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471"/>
        <w:gridCol w:w="3307"/>
        <w:gridCol w:w="261"/>
        <w:gridCol w:w="459"/>
        <w:gridCol w:w="630"/>
        <w:gridCol w:w="695"/>
        <w:gridCol w:w="295"/>
        <w:gridCol w:w="1279"/>
        <w:gridCol w:w="71"/>
        <w:gridCol w:w="139"/>
        <w:gridCol w:w="1634"/>
        <w:gridCol w:w="1935"/>
      </w:tblGrid>
      <w:tr w:rsidR="00295E5F" w:rsidRPr="00823905">
        <w:trPr>
          <w:trHeight w:val="290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295E5F" w:rsidRPr="00823905" w:rsidRDefault="00295E5F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 xml:space="preserve">Language and </w:t>
            </w:r>
          </w:p>
          <w:p w:rsidR="00295E5F" w:rsidRPr="00823905" w:rsidRDefault="00295E5F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Level / Grade</w:t>
            </w:r>
          </w:p>
        </w:tc>
        <w:tc>
          <w:tcPr>
            <w:tcW w:w="4657" w:type="dxa"/>
            <w:gridSpan w:val="4"/>
            <w:vMerge w:val="restart"/>
            <w:vAlign w:val="center"/>
          </w:tcPr>
          <w:p w:rsidR="00295E5F" w:rsidRPr="00823905" w:rsidRDefault="00DF3E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Spanish 1</w:t>
            </w:r>
          </w:p>
        </w:tc>
        <w:tc>
          <w:tcPr>
            <w:tcW w:w="2479" w:type="dxa"/>
            <w:gridSpan w:val="5"/>
            <w:shd w:val="clear" w:color="auto" w:fill="F2F2F2" w:themeFill="background1" w:themeFillShade="F2"/>
            <w:vAlign w:val="center"/>
          </w:tcPr>
          <w:p w:rsidR="00295E5F" w:rsidRPr="00823905" w:rsidRDefault="00295E5F" w:rsidP="005740FC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Approximate Length</w:t>
            </w:r>
            <w:r w:rsidR="005740FC">
              <w:rPr>
                <w:rFonts w:ascii="Times New Roman" w:hAnsi="Times New Roman"/>
              </w:rPr>
              <w:t xml:space="preserve"> of Unit</w:t>
            </w:r>
          </w:p>
        </w:tc>
        <w:tc>
          <w:tcPr>
            <w:tcW w:w="3569" w:type="dxa"/>
            <w:gridSpan w:val="2"/>
            <w:vAlign w:val="center"/>
          </w:tcPr>
          <w:p w:rsidR="00295E5F" w:rsidRPr="00823905" w:rsidRDefault="00DF3E68" w:rsidP="00295E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weeks, Aug. 6 – Aug. 20</w:t>
            </w:r>
            <w:r w:rsidRPr="00DF3E68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>, 2014</w:t>
            </w:r>
          </w:p>
        </w:tc>
      </w:tr>
      <w:tr w:rsidR="00295E5F" w:rsidRPr="00823905">
        <w:trPr>
          <w:trHeight w:val="290"/>
        </w:trPr>
        <w:tc>
          <w:tcPr>
            <w:tcW w:w="2471" w:type="dxa"/>
            <w:vMerge/>
            <w:shd w:val="clear" w:color="auto" w:fill="F2F2F2" w:themeFill="background1" w:themeFillShade="F2"/>
            <w:vAlign w:val="center"/>
          </w:tcPr>
          <w:p w:rsidR="00295E5F" w:rsidRPr="00823905" w:rsidRDefault="00295E5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657" w:type="dxa"/>
            <w:gridSpan w:val="4"/>
            <w:vMerge/>
            <w:vAlign w:val="center"/>
          </w:tcPr>
          <w:p w:rsidR="00295E5F" w:rsidRPr="00823905" w:rsidRDefault="00295E5F">
            <w:pPr>
              <w:rPr>
                <w:rFonts w:ascii="Times New Roman" w:hAnsi="Times New Roman"/>
              </w:rPr>
            </w:pPr>
          </w:p>
        </w:tc>
        <w:tc>
          <w:tcPr>
            <w:tcW w:w="2479" w:type="dxa"/>
            <w:gridSpan w:val="5"/>
            <w:shd w:val="clear" w:color="auto" w:fill="F2F2F2" w:themeFill="background1" w:themeFillShade="F2"/>
            <w:vAlign w:val="center"/>
          </w:tcPr>
          <w:p w:rsidR="00295E5F" w:rsidRPr="00823905" w:rsidRDefault="00295E5F" w:rsidP="005740FC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Approximate Number of Minutes Weekly</w:t>
            </w:r>
          </w:p>
        </w:tc>
        <w:tc>
          <w:tcPr>
            <w:tcW w:w="3569" w:type="dxa"/>
            <w:gridSpan w:val="2"/>
            <w:vAlign w:val="center"/>
          </w:tcPr>
          <w:p w:rsidR="00295E5F" w:rsidRPr="00823905" w:rsidRDefault="00DF3E68" w:rsidP="00295E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</w:tc>
      </w:tr>
      <w:tr w:rsidR="00840B1C" w:rsidRPr="00823905">
        <w:trPr>
          <w:trHeight w:val="576"/>
        </w:trPr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40B1C" w:rsidRPr="00823905" w:rsidRDefault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Theme</w:t>
            </w:r>
            <w:r w:rsidR="00E1633E" w:rsidRPr="00823905">
              <w:rPr>
                <w:rFonts w:ascii="Times New Roman" w:hAnsi="Times New Roman"/>
                <w:b/>
              </w:rPr>
              <w:t>/Topic</w:t>
            </w:r>
          </w:p>
        </w:tc>
        <w:tc>
          <w:tcPr>
            <w:tcW w:w="10705" w:type="dxa"/>
            <w:gridSpan w:val="11"/>
            <w:vAlign w:val="center"/>
          </w:tcPr>
          <w:p w:rsidR="00840B1C" w:rsidRPr="00823905" w:rsidRDefault="000421D8" w:rsidP="00295E5F">
            <w:pPr>
              <w:rPr>
                <w:rFonts w:ascii="Times New Roman" w:hAnsi="Times New Roman"/>
                <w:color w:val="3366FF"/>
              </w:rPr>
            </w:pPr>
            <w:r>
              <w:rPr>
                <w:rFonts w:ascii="Times New Roman" w:hAnsi="Times New Roman"/>
                <w:color w:val="3366FF"/>
              </w:rPr>
              <w:t>Greetings and Introductions</w:t>
            </w:r>
          </w:p>
        </w:tc>
      </w:tr>
      <w:tr w:rsidR="00840B1C" w:rsidRPr="00823905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840B1C" w:rsidRPr="00823905" w:rsidRDefault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Essential</w:t>
            </w:r>
            <w:r w:rsidR="00740D59" w:rsidRPr="00823905">
              <w:rPr>
                <w:rFonts w:ascii="Times New Roman" w:hAnsi="Times New Roman"/>
                <w:b/>
              </w:rPr>
              <w:t xml:space="preserve"> </w:t>
            </w:r>
            <w:r w:rsidR="00295E5F" w:rsidRPr="00823905">
              <w:rPr>
                <w:rFonts w:ascii="Times New Roman" w:hAnsi="Times New Roman"/>
                <w:b/>
              </w:rPr>
              <w:t>Question</w:t>
            </w:r>
          </w:p>
        </w:tc>
        <w:tc>
          <w:tcPr>
            <w:tcW w:w="10705" w:type="dxa"/>
            <w:gridSpan w:val="11"/>
            <w:vAlign w:val="center"/>
          </w:tcPr>
          <w:p w:rsidR="00840B1C" w:rsidRPr="00823905" w:rsidRDefault="00BB58C1" w:rsidP="00FC3090">
            <w:pPr>
              <w:rPr>
                <w:rFonts w:ascii="Times New Roman" w:hAnsi="Times New Roman"/>
                <w:color w:val="3366FF"/>
              </w:rPr>
            </w:pPr>
            <w:ins w:id="0" w:author="Daniel Hanson" w:date="2014-06-24T11:41:00Z">
              <w:r>
                <w:rPr>
                  <w:rFonts w:ascii="Times New Roman" w:hAnsi="Times New Roman"/>
                  <w:color w:val="3366FF"/>
                </w:rPr>
                <w:t>How can I get to know other people that don’t speak my language?</w:t>
              </w:r>
            </w:ins>
          </w:p>
        </w:tc>
      </w:tr>
      <w:tr w:rsidR="00840B1C" w:rsidRPr="00823905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CA0203" w:rsidRPr="00823905" w:rsidRDefault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Goals</w:t>
            </w:r>
          </w:p>
          <w:p w:rsidR="00840B1C" w:rsidRPr="00823905" w:rsidRDefault="00840B1C">
            <w:pPr>
              <w:rPr>
                <w:rFonts w:ascii="Times New Roman" w:hAnsi="Times New Roman"/>
              </w:rPr>
            </w:pPr>
          </w:p>
          <w:p w:rsidR="00840B1C" w:rsidRPr="00823905" w:rsidRDefault="00840B1C" w:rsidP="00AB3F03">
            <w:pPr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t>What should</w:t>
            </w:r>
            <w:r w:rsidR="00AB3F03">
              <w:rPr>
                <w:rFonts w:ascii="Times New Roman" w:hAnsi="Times New Roman"/>
                <w:i/>
                <w:sz w:val="20"/>
              </w:rPr>
              <w:t xml:space="preserve"> learners</w:t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know and be able to do by the end of the unit?</w:t>
            </w:r>
            <w:r w:rsidR="00A83929" w:rsidRPr="00823905">
              <w:rPr>
                <w:rFonts w:ascii="Times New Roman" w:hAnsi="Times New Roman"/>
                <w:i/>
                <w:sz w:val="20"/>
              </w:rPr>
              <w:t xml:space="preserve"> </w:t>
            </w:r>
          </w:p>
        </w:tc>
        <w:tc>
          <w:tcPr>
            <w:tcW w:w="10705" w:type="dxa"/>
            <w:gridSpan w:val="11"/>
          </w:tcPr>
          <w:p w:rsidR="00840B1C" w:rsidRDefault="00AB3F03" w:rsidP="00823905">
            <w:pPr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Learners</w:t>
            </w:r>
            <w:r w:rsidR="00823905">
              <w:rPr>
                <w:rFonts w:ascii="Times New Roman" w:hAnsi="Times New Roman"/>
                <w:szCs w:val="18"/>
              </w:rPr>
              <w:t xml:space="preserve"> will be able to:</w:t>
            </w:r>
          </w:p>
          <w:p w:rsidR="000421D8" w:rsidRDefault="000421D8" w:rsidP="000421D8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Greet others in culturally appropriate ways</w:t>
            </w:r>
          </w:p>
          <w:p w:rsidR="000421D8" w:rsidRDefault="000421D8" w:rsidP="000421D8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Introduce themselves</w:t>
            </w:r>
          </w:p>
          <w:p w:rsidR="000421D8" w:rsidRDefault="000421D8" w:rsidP="000421D8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Say where they are from</w:t>
            </w:r>
          </w:p>
          <w:p w:rsidR="000421D8" w:rsidRDefault="000421D8" w:rsidP="000421D8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Exchange telephone numbers</w:t>
            </w:r>
          </w:p>
          <w:p w:rsidR="000421D8" w:rsidRDefault="000421D8" w:rsidP="000421D8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Say which day of the week it is</w:t>
            </w:r>
          </w:p>
          <w:p w:rsidR="000421D8" w:rsidRPr="000421D8" w:rsidRDefault="00D602E0" w:rsidP="000421D8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Spell their names</w:t>
            </w:r>
          </w:p>
        </w:tc>
      </w:tr>
      <w:tr w:rsidR="00514E4F" w:rsidRPr="00823905">
        <w:trPr>
          <w:trHeight w:val="512"/>
        </w:trPr>
        <w:tc>
          <w:tcPr>
            <w:tcW w:w="2471" w:type="dxa"/>
            <w:vMerge w:val="restart"/>
            <w:shd w:val="clear" w:color="auto" w:fill="F2F2F2" w:themeFill="background1" w:themeFillShade="F2"/>
          </w:tcPr>
          <w:p w:rsidR="00514E4F" w:rsidRPr="00823905" w:rsidRDefault="00514E4F" w:rsidP="00840B1C">
            <w:pPr>
              <w:rPr>
                <w:rFonts w:ascii="Times New Roman" w:hAnsi="Times New Roman"/>
                <w:strike/>
              </w:rPr>
            </w:pPr>
          </w:p>
          <w:p w:rsidR="00295E5F" w:rsidRPr="00823905" w:rsidRDefault="00295E5F" w:rsidP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Summative</w:t>
            </w:r>
          </w:p>
          <w:p w:rsidR="00514E4F" w:rsidRPr="00823905" w:rsidRDefault="00514E4F" w:rsidP="00840B1C">
            <w:pPr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Performance Assessment</w:t>
            </w:r>
          </w:p>
          <w:p w:rsidR="00514E4F" w:rsidRPr="00823905" w:rsidRDefault="00514E4F" w:rsidP="00840B1C">
            <w:pPr>
              <w:rPr>
                <w:rFonts w:ascii="Times New Roman" w:hAnsi="Times New Roman"/>
                <w:b/>
              </w:rPr>
            </w:pP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These tasks allow </w:t>
            </w:r>
            <w:r w:rsidR="00AB3F03">
              <w:rPr>
                <w:rFonts w:ascii="Times New Roman" w:hAnsi="Times New Roman"/>
                <w:i/>
                <w:sz w:val="20"/>
              </w:rPr>
              <w:t>learner</w:t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s to demonstrate how well they have met the goals of the unit. </w:t>
            </w: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They are integrated throughout the unit. </w:t>
            </w: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sz w:val="20"/>
              </w:rPr>
              <w:t xml:space="preserve"> </w:t>
            </w:r>
            <w:r w:rsidRPr="00823905">
              <w:rPr>
                <w:rFonts w:ascii="Times New Roman" w:hAnsi="Times New Roman"/>
                <w:i/>
                <w:sz w:val="20"/>
              </w:rPr>
              <w:t>The template encourages multiple interpretive tasks.</w:t>
            </w:r>
          </w:p>
          <w:p w:rsidR="00823905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lastRenderedPageBreak/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 interpretive tasks inform the content of the presentational and interpersonal tasks.</w:t>
            </w:r>
          </w:p>
          <w:p w:rsidR="00514E4F" w:rsidRPr="00823905" w:rsidRDefault="00823905" w:rsidP="00823905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823905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The tasks should incorporate 21</w:t>
            </w:r>
            <w:r w:rsidRPr="00823905">
              <w:rPr>
                <w:rFonts w:ascii="Times New Roman" w:hAnsi="Times New Roman"/>
                <w:i/>
                <w:sz w:val="20"/>
                <w:vertAlign w:val="superscript"/>
              </w:rPr>
              <w:t>st</w:t>
            </w:r>
            <w:r w:rsidRPr="00823905">
              <w:rPr>
                <w:rFonts w:ascii="Times New Roman" w:hAnsi="Times New Roman"/>
                <w:i/>
                <w:sz w:val="20"/>
              </w:rPr>
              <w:t xml:space="preserve"> Century Skills.</w:t>
            </w:r>
          </w:p>
        </w:tc>
        <w:tc>
          <w:tcPr>
            <w:tcW w:w="10705" w:type="dxa"/>
            <w:gridSpan w:val="11"/>
            <w:shd w:val="clear" w:color="auto" w:fill="auto"/>
            <w:vAlign w:val="center"/>
          </w:tcPr>
          <w:p w:rsidR="00514E4F" w:rsidRPr="00823905" w:rsidRDefault="00514E4F" w:rsidP="00823905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lastRenderedPageBreak/>
              <w:t>Interpretive</w:t>
            </w:r>
            <w:r w:rsidR="00295E5F" w:rsidRPr="00823905">
              <w:rPr>
                <w:rFonts w:ascii="Times New Roman" w:hAnsi="Times New Roman"/>
                <w:b/>
              </w:rPr>
              <w:t xml:space="preserve"> Mod</w:t>
            </w:r>
            <w:r w:rsidR="00823905">
              <w:rPr>
                <w:rFonts w:ascii="Times New Roman" w:hAnsi="Times New Roman"/>
                <w:b/>
              </w:rPr>
              <w:t>e</w:t>
            </w:r>
          </w:p>
        </w:tc>
      </w:tr>
      <w:tr w:rsidR="0003600E" w:rsidRPr="00823905">
        <w:trPr>
          <w:trHeight w:val="1290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3600E" w:rsidRPr="00823905" w:rsidRDefault="0003600E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3568" w:type="dxa"/>
            <w:gridSpan w:val="2"/>
            <w:shd w:val="clear" w:color="auto" w:fill="auto"/>
          </w:tcPr>
          <w:p w:rsidR="0003600E" w:rsidRPr="00823905" w:rsidRDefault="0003600E" w:rsidP="000360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8" w:type="dxa"/>
            <w:gridSpan w:val="7"/>
            <w:shd w:val="clear" w:color="auto" w:fill="auto"/>
          </w:tcPr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Default="00067767" w:rsidP="00067767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Video – Dating show clip: extracting basic info. about each contestant; which one would they choose</w:t>
            </w:r>
          </w:p>
          <w:p w:rsidR="00067767" w:rsidRPr="00067767" w:rsidRDefault="00067767" w:rsidP="00067767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Reading passage about famous people from Latin culture and extracting basic information</w:t>
            </w: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2458C" w:rsidRPr="00823905" w:rsidRDefault="00A2458C" w:rsidP="000421D8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03600E" w:rsidRPr="00823905" w:rsidRDefault="0003600E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69" w:type="dxa"/>
            <w:gridSpan w:val="2"/>
            <w:shd w:val="clear" w:color="auto" w:fill="auto"/>
          </w:tcPr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295E5F" w:rsidRPr="00823905" w:rsidRDefault="00295E5F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03600E" w:rsidRPr="00823905" w:rsidRDefault="0003600E" w:rsidP="004A43E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3600E" w:rsidRPr="00823905">
        <w:trPr>
          <w:trHeight w:val="2470"/>
        </w:trPr>
        <w:tc>
          <w:tcPr>
            <w:tcW w:w="2471" w:type="dxa"/>
            <w:vMerge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03600E" w:rsidRPr="00823905" w:rsidRDefault="0003600E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5352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</w:tcPr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Presentational</w:t>
            </w:r>
            <w:r w:rsidR="00295E5F" w:rsidRPr="00823905">
              <w:rPr>
                <w:rFonts w:ascii="Times New Roman" w:hAnsi="Times New Roman"/>
                <w:b/>
              </w:rPr>
              <w:t xml:space="preserve"> Mode</w:t>
            </w:r>
          </w:p>
          <w:p w:rsidR="0003600E" w:rsidRPr="00067767" w:rsidRDefault="00C675F2" w:rsidP="00067767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Facebook introduction (writing)</w:t>
            </w:r>
          </w:p>
        </w:tc>
        <w:tc>
          <w:tcPr>
            <w:tcW w:w="5353" w:type="dxa"/>
            <w:gridSpan w:val="6"/>
            <w:tcBorders>
              <w:bottom w:val="single" w:sz="4" w:space="0" w:color="000000" w:themeColor="text1"/>
            </w:tcBorders>
            <w:shd w:val="clear" w:color="auto" w:fill="auto"/>
          </w:tcPr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Interpersonal</w:t>
            </w:r>
            <w:r w:rsidR="00295E5F" w:rsidRPr="00823905">
              <w:rPr>
                <w:rFonts w:ascii="Times New Roman" w:hAnsi="Times New Roman"/>
                <w:b/>
              </w:rPr>
              <w:t xml:space="preserve"> Mode</w:t>
            </w: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  <w:p w:rsidR="0003600E" w:rsidRPr="00067767" w:rsidRDefault="00067767" w:rsidP="00067767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Introduce and exchange numbers at a party</w:t>
            </w: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  <w:p w:rsidR="0003600E" w:rsidRPr="00823905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3600E" w:rsidRPr="00823905">
        <w:trPr>
          <w:cantSplit/>
        </w:trPr>
        <w:tc>
          <w:tcPr>
            <w:tcW w:w="247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95E5F" w:rsidRPr="00823905" w:rsidRDefault="0003600E" w:rsidP="00295E5F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lastRenderedPageBreak/>
              <w:t>Cultures</w:t>
            </w:r>
          </w:p>
          <w:p w:rsidR="00823905" w:rsidRDefault="00295E5F" w:rsidP="00295E5F">
            <w:pPr>
              <w:jc w:val="center"/>
              <w:rPr>
                <w:rFonts w:ascii="Times New Roman" w:hAnsi="Times New Roman"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t>(Sample Evidence)</w:t>
            </w:r>
          </w:p>
          <w:p w:rsidR="0003600E" w:rsidRPr="00823905" w:rsidRDefault="0003600E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03600E" w:rsidRPr="00823905" w:rsidRDefault="00823905" w:rsidP="0082390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  <w:sz w:val="20"/>
              </w:rPr>
              <w:t>I</w:t>
            </w:r>
            <w:r w:rsidR="0003600E" w:rsidRPr="00823905">
              <w:rPr>
                <w:rFonts w:ascii="Times New Roman" w:hAnsi="Times New Roman"/>
                <w:i/>
                <w:sz w:val="20"/>
              </w:rPr>
              <w:t>ndicate the rela</w:t>
            </w:r>
            <w:r w:rsidR="00295E5F" w:rsidRPr="00823905">
              <w:rPr>
                <w:rFonts w:ascii="Times New Roman" w:hAnsi="Times New Roman"/>
                <w:i/>
                <w:sz w:val="20"/>
              </w:rPr>
              <w:t>tionship between the product,</w:t>
            </w:r>
            <w:r w:rsidR="0003600E" w:rsidRPr="00823905">
              <w:rPr>
                <w:rFonts w:ascii="Times New Roman" w:hAnsi="Times New Roman"/>
                <w:i/>
                <w:sz w:val="20"/>
              </w:rPr>
              <w:t xml:space="preserve"> practice, and perspective</w:t>
            </w:r>
            <w:r>
              <w:rPr>
                <w:rFonts w:ascii="Times New Roman" w:hAnsi="Times New Roman"/>
                <w:i/>
                <w:sz w:val="20"/>
              </w:rPr>
              <w:t>.</w:t>
            </w:r>
            <w:r w:rsidR="0003600E" w:rsidRPr="00823905">
              <w:rPr>
                <w:rFonts w:ascii="Times New Roman" w:hAnsi="Times New Roman"/>
                <w:i/>
                <w:sz w:val="20"/>
              </w:rPr>
              <w:t xml:space="preserve"> </w:t>
            </w:r>
          </w:p>
        </w:tc>
        <w:tc>
          <w:tcPr>
            <w:tcW w:w="10705" w:type="dxa"/>
            <w:gridSpan w:val="11"/>
            <w:tcBorders>
              <w:bottom w:val="single" w:sz="4" w:space="0" w:color="000000" w:themeColor="text1"/>
            </w:tcBorders>
          </w:tcPr>
          <w:p w:rsidR="0003600E" w:rsidRPr="00823905" w:rsidRDefault="0003600E" w:rsidP="004E0B6D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Product:</w:t>
            </w:r>
            <w:r w:rsidRPr="00823905">
              <w:rPr>
                <w:rFonts w:ascii="Times New Roman" w:hAnsi="Times New Roman"/>
              </w:rPr>
              <w:t xml:space="preserve"> </w:t>
            </w:r>
            <w:r w:rsidR="004A43E7" w:rsidRPr="00823905">
              <w:rPr>
                <w:rFonts w:ascii="Times New Roman" w:hAnsi="Times New Roman"/>
              </w:rPr>
              <w:t xml:space="preserve">         </w:t>
            </w:r>
            <w:r w:rsidR="00BB58C1">
              <w:rPr>
                <w:rFonts w:ascii="Times New Roman" w:hAnsi="Times New Roman"/>
              </w:rPr>
              <w:t>Unique Image of people from each Hispanic country</w:t>
            </w:r>
            <w:r w:rsidR="004A43E7" w:rsidRPr="00823905">
              <w:rPr>
                <w:rFonts w:ascii="Times New Roman" w:hAnsi="Times New Roman"/>
              </w:rPr>
              <w:t xml:space="preserve">   </w:t>
            </w:r>
            <w:r w:rsidRPr="00823905">
              <w:rPr>
                <w:rFonts w:ascii="Times New Roman" w:hAnsi="Times New Roman"/>
              </w:rPr>
              <w:t xml:space="preserve">      </w:t>
            </w:r>
          </w:p>
          <w:p w:rsidR="0003600E" w:rsidRPr="00823905" w:rsidRDefault="0003600E" w:rsidP="004E0B6D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Practice:</w:t>
            </w:r>
            <w:r w:rsidRPr="00823905">
              <w:rPr>
                <w:rFonts w:ascii="Times New Roman" w:hAnsi="Times New Roman"/>
              </w:rPr>
              <w:t xml:space="preserve">      </w:t>
            </w:r>
            <w:r w:rsidR="003510C3">
              <w:rPr>
                <w:rFonts w:ascii="Times New Roman" w:hAnsi="Times New Roman"/>
              </w:rPr>
              <w:t>Greetings: Physical contact and proximity</w:t>
            </w:r>
            <w:r w:rsidRPr="00823905">
              <w:rPr>
                <w:rFonts w:ascii="Times New Roman" w:hAnsi="Times New Roman"/>
              </w:rPr>
              <w:t xml:space="preserve">     </w:t>
            </w:r>
          </w:p>
          <w:p w:rsidR="0003600E" w:rsidRPr="00823905" w:rsidRDefault="0003600E" w:rsidP="004E0B6D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Perspective:</w:t>
            </w:r>
            <w:r w:rsidRPr="00823905">
              <w:rPr>
                <w:rFonts w:ascii="Times New Roman" w:hAnsi="Times New Roman"/>
              </w:rPr>
              <w:t xml:space="preserve">    </w:t>
            </w:r>
            <w:r w:rsidR="00C675F2">
              <w:rPr>
                <w:rFonts w:ascii="Times New Roman" w:hAnsi="Times New Roman"/>
              </w:rPr>
              <w:t>Different attitudes (guarded in the U.S. versus more friendly and open attitude in Hispanic culture)</w:t>
            </w:r>
          </w:p>
          <w:p w:rsidR="0003600E" w:rsidRPr="00823905" w:rsidRDefault="0003600E" w:rsidP="004E0B6D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 xml:space="preserve">    </w:t>
            </w:r>
          </w:p>
          <w:p w:rsidR="0003600E" w:rsidRPr="00823905" w:rsidRDefault="0003600E" w:rsidP="004E0B6D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Product:</w:t>
            </w:r>
            <w:r w:rsidRPr="00823905">
              <w:rPr>
                <w:rFonts w:ascii="Times New Roman" w:hAnsi="Times New Roman"/>
              </w:rPr>
              <w:t xml:space="preserve">             </w:t>
            </w:r>
          </w:p>
          <w:p w:rsidR="0003600E" w:rsidRPr="00823905" w:rsidRDefault="0003600E" w:rsidP="004E0B6D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Practice:</w:t>
            </w:r>
            <w:r w:rsidRPr="00823905">
              <w:rPr>
                <w:rFonts w:ascii="Times New Roman" w:hAnsi="Times New Roman"/>
              </w:rPr>
              <w:t xml:space="preserve">            </w:t>
            </w:r>
          </w:p>
          <w:p w:rsidR="0003600E" w:rsidRPr="00823905" w:rsidRDefault="0003600E" w:rsidP="004A43E7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Perspective:</w:t>
            </w:r>
            <w:r w:rsidRPr="00823905">
              <w:rPr>
                <w:rFonts w:ascii="Times New Roman" w:hAnsi="Times New Roman"/>
              </w:rPr>
              <w:t xml:space="preserve">     </w:t>
            </w:r>
          </w:p>
        </w:tc>
      </w:tr>
      <w:tr w:rsidR="0003600E" w:rsidRPr="00823905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295E5F" w:rsidRPr="00823905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Connections</w:t>
            </w:r>
          </w:p>
          <w:p w:rsidR="00295E5F" w:rsidRPr="00823905" w:rsidRDefault="00295E5F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t>(Sample Evidence)</w:t>
            </w:r>
          </w:p>
          <w:p w:rsidR="0003600E" w:rsidRPr="00823905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</w:p>
          <w:p w:rsidR="0003600E" w:rsidRPr="00823905" w:rsidRDefault="0003600E" w:rsidP="00295E5F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4657" w:type="dxa"/>
            <w:gridSpan w:val="4"/>
            <w:shd w:val="clear" w:color="auto" w:fill="F2F2F2" w:themeFill="background1" w:themeFillShade="F2"/>
            <w:vAlign w:val="center"/>
          </w:tcPr>
          <w:p w:rsidR="0003600E" w:rsidRPr="00823905" w:rsidRDefault="00677F3D" w:rsidP="00B74839">
            <w:pPr>
              <w:jc w:val="center"/>
              <w:rPr>
                <w:rFonts w:ascii="Times New Roman" w:hAnsi="Times New Roman"/>
                <w:b/>
              </w:rPr>
            </w:pPr>
            <w:r w:rsidRPr="009A50CE">
              <w:rPr>
                <w:rFonts w:ascii="Times New Roman" w:hAnsi="Times New Roman"/>
                <w:b/>
              </w:rPr>
              <w:t>Making Connections</w:t>
            </w:r>
          </w:p>
        </w:tc>
        <w:tc>
          <w:tcPr>
            <w:tcW w:w="6048" w:type="dxa"/>
            <w:gridSpan w:val="7"/>
            <w:shd w:val="clear" w:color="auto" w:fill="F2F2F2" w:themeFill="background1" w:themeFillShade="F2"/>
            <w:vAlign w:val="center"/>
          </w:tcPr>
          <w:p w:rsidR="0003600E" w:rsidRPr="00823905" w:rsidRDefault="00677F3D" w:rsidP="00B74839">
            <w:pPr>
              <w:jc w:val="center"/>
              <w:rPr>
                <w:rFonts w:ascii="Times New Roman" w:hAnsi="Times New Roman"/>
                <w:b/>
              </w:rPr>
            </w:pPr>
            <w:r w:rsidRPr="009A50CE">
              <w:rPr>
                <w:rFonts w:ascii="Times New Roman" w:hAnsi="Times New Roman"/>
                <w:b/>
              </w:rPr>
              <w:t>Acquiring Information</w:t>
            </w:r>
            <w:r w:rsidR="00175C7F">
              <w:rPr>
                <w:rFonts w:ascii="Times New Roman" w:hAnsi="Times New Roman"/>
                <w:b/>
              </w:rPr>
              <w:t xml:space="preserve"> and Diverse Perspectives</w:t>
            </w:r>
          </w:p>
        </w:tc>
      </w:tr>
      <w:tr w:rsidR="0003600E" w:rsidRPr="00823905">
        <w:trPr>
          <w:trHeight w:val="494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3600E" w:rsidRPr="00823905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7" w:type="dxa"/>
            <w:gridSpan w:val="4"/>
          </w:tcPr>
          <w:p w:rsidR="0003600E" w:rsidRPr="00823905" w:rsidRDefault="00BB58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Geography</w:t>
            </w:r>
          </w:p>
        </w:tc>
        <w:tc>
          <w:tcPr>
            <w:tcW w:w="6048" w:type="dxa"/>
            <w:gridSpan w:val="7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</w:tr>
      <w:tr w:rsidR="0003600E" w:rsidRPr="00823905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03600E" w:rsidRPr="00823905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Comparisons</w:t>
            </w:r>
          </w:p>
          <w:p w:rsidR="00295E5F" w:rsidRPr="00823905" w:rsidRDefault="00295E5F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t>(Sample Evidence)</w:t>
            </w:r>
          </w:p>
          <w:p w:rsidR="0003600E" w:rsidRPr="00823905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7" w:type="dxa"/>
            <w:gridSpan w:val="4"/>
            <w:shd w:val="clear" w:color="auto" w:fill="F2F2F2" w:themeFill="background1" w:themeFillShade="F2"/>
            <w:vAlign w:val="center"/>
          </w:tcPr>
          <w:p w:rsidR="0003600E" w:rsidRPr="00823905" w:rsidRDefault="00295E5F" w:rsidP="00514E4F">
            <w:pPr>
              <w:jc w:val="center"/>
              <w:rPr>
                <w:rFonts w:ascii="Times New Roman" w:hAnsi="Times New Roman"/>
                <w:b/>
              </w:rPr>
            </w:pPr>
            <w:r w:rsidRPr="00677F3D">
              <w:rPr>
                <w:rFonts w:ascii="Times New Roman" w:hAnsi="Times New Roman"/>
                <w:b/>
              </w:rPr>
              <w:t>Language</w:t>
            </w:r>
            <w:r w:rsidR="009A50CE">
              <w:rPr>
                <w:rFonts w:ascii="Times New Roman" w:hAnsi="Times New Roman"/>
                <w:b/>
              </w:rPr>
              <w:t xml:space="preserve"> Comparisons</w:t>
            </w:r>
          </w:p>
        </w:tc>
        <w:tc>
          <w:tcPr>
            <w:tcW w:w="6048" w:type="dxa"/>
            <w:gridSpan w:val="7"/>
            <w:shd w:val="clear" w:color="auto" w:fill="F2F2F2" w:themeFill="background1" w:themeFillShade="F2"/>
            <w:vAlign w:val="center"/>
          </w:tcPr>
          <w:p w:rsidR="0003600E" w:rsidRPr="00823905" w:rsidRDefault="00677F3D" w:rsidP="004E0B6D">
            <w:pPr>
              <w:jc w:val="center"/>
              <w:rPr>
                <w:rFonts w:ascii="Times New Roman" w:hAnsi="Times New Roman"/>
                <w:b/>
              </w:rPr>
            </w:pPr>
            <w:r w:rsidRPr="009A50CE">
              <w:rPr>
                <w:rFonts w:ascii="Times New Roman" w:hAnsi="Times New Roman"/>
                <w:b/>
              </w:rPr>
              <w:t>Cultural</w:t>
            </w:r>
            <w:r w:rsidR="009A50CE">
              <w:rPr>
                <w:rFonts w:ascii="Times New Roman" w:hAnsi="Times New Roman"/>
                <w:b/>
              </w:rPr>
              <w:t xml:space="preserve"> Comparisons</w:t>
            </w:r>
          </w:p>
        </w:tc>
      </w:tr>
      <w:tr w:rsidR="0003600E" w:rsidRPr="00823905">
        <w:trPr>
          <w:trHeight w:val="280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3600E" w:rsidRPr="00823905" w:rsidRDefault="0003600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657" w:type="dxa"/>
            <w:gridSpan w:val="4"/>
            <w:vAlign w:val="center"/>
          </w:tcPr>
          <w:p w:rsidR="0003600E" w:rsidRPr="00823905" w:rsidRDefault="00BB58C1" w:rsidP="00514E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 </w:t>
            </w:r>
            <w:proofErr w:type="spellStart"/>
            <w:r>
              <w:rPr>
                <w:rFonts w:ascii="Times New Roman" w:hAnsi="Times New Roman"/>
              </w:rPr>
              <w:t>llamo</w:t>
            </w:r>
            <w:proofErr w:type="spellEnd"/>
            <w:r>
              <w:rPr>
                <w:rFonts w:ascii="Times New Roman" w:hAnsi="Times New Roman"/>
              </w:rPr>
              <w:t xml:space="preserve"> vs. My name is:</w:t>
            </w:r>
          </w:p>
        </w:tc>
        <w:tc>
          <w:tcPr>
            <w:tcW w:w="6048" w:type="dxa"/>
            <w:gridSpan w:val="7"/>
          </w:tcPr>
          <w:p w:rsidR="009A50CE" w:rsidRDefault="00BB58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Forms of address: Formal vs. informal</w:t>
            </w:r>
          </w:p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</w:tr>
      <w:tr w:rsidR="0003600E" w:rsidRPr="00823905">
        <w:trPr>
          <w:trHeight w:val="280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03600E" w:rsidRPr="00823905" w:rsidRDefault="0003600E" w:rsidP="007312A4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Communities</w:t>
            </w:r>
          </w:p>
          <w:p w:rsidR="00295E5F" w:rsidRPr="00823905" w:rsidRDefault="00295E5F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23905">
              <w:rPr>
                <w:rFonts w:ascii="Times New Roman" w:hAnsi="Times New Roman"/>
                <w:sz w:val="20"/>
              </w:rPr>
              <w:t>(Sample Evidence)</w:t>
            </w:r>
          </w:p>
          <w:p w:rsidR="0003600E" w:rsidRPr="00823905" w:rsidRDefault="0003600E" w:rsidP="007312A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7" w:type="dxa"/>
            <w:gridSpan w:val="4"/>
            <w:shd w:val="clear" w:color="auto" w:fill="F2F2F2" w:themeFill="background1" w:themeFillShade="F2"/>
            <w:vAlign w:val="center"/>
          </w:tcPr>
          <w:p w:rsidR="0003600E" w:rsidRPr="00823905" w:rsidRDefault="00677F3D" w:rsidP="007312A4">
            <w:pPr>
              <w:jc w:val="center"/>
              <w:rPr>
                <w:rFonts w:ascii="Times New Roman" w:hAnsi="Times New Roman"/>
              </w:rPr>
            </w:pPr>
            <w:r w:rsidRPr="009A50CE">
              <w:rPr>
                <w:rFonts w:ascii="Times New Roman" w:hAnsi="Times New Roman"/>
                <w:b/>
                <w:szCs w:val="20"/>
              </w:rPr>
              <w:t xml:space="preserve">School and </w:t>
            </w:r>
            <w:r w:rsidR="00B41E56">
              <w:rPr>
                <w:rFonts w:ascii="Times New Roman" w:hAnsi="Times New Roman"/>
                <w:b/>
                <w:szCs w:val="20"/>
              </w:rPr>
              <w:t xml:space="preserve">Global </w:t>
            </w:r>
            <w:r w:rsidRPr="009A50CE">
              <w:rPr>
                <w:rFonts w:ascii="Times New Roman" w:hAnsi="Times New Roman"/>
                <w:b/>
                <w:szCs w:val="20"/>
              </w:rPr>
              <w:t>Communit</w:t>
            </w:r>
            <w:r w:rsidR="00B41E56">
              <w:rPr>
                <w:rFonts w:ascii="Times New Roman" w:hAnsi="Times New Roman"/>
                <w:b/>
                <w:szCs w:val="20"/>
              </w:rPr>
              <w:t>ies</w:t>
            </w:r>
          </w:p>
        </w:tc>
        <w:tc>
          <w:tcPr>
            <w:tcW w:w="6048" w:type="dxa"/>
            <w:gridSpan w:val="7"/>
            <w:shd w:val="clear" w:color="auto" w:fill="F2F2F2" w:themeFill="background1" w:themeFillShade="F2"/>
            <w:vAlign w:val="center"/>
          </w:tcPr>
          <w:p w:rsidR="0003600E" w:rsidRPr="00823905" w:rsidRDefault="0003600E" w:rsidP="007312A4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  <w:szCs w:val="20"/>
              </w:rPr>
              <w:t>Lifelong Learning</w:t>
            </w:r>
          </w:p>
        </w:tc>
      </w:tr>
      <w:tr w:rsidR="0003600E" w:rsidRPr="00823905">
        <w:trPr>
          <w:trHeight w:val="280"/>
        </w:trPr>
        <w:tc>
          <w:tcPr>
            <w:tcW w:w="2471" w:type="dxa"/>
            <w:vMerge/>
            <w:shd w:val="clear" w:color="auto" w:fill="F2F2F2" w:themeFill="background1" w:themeFillShade="F2"/>
            <w:vAlign w:val="center"/>
          </w:tcPr>
          <w:p w:rsidR="0003600E" w:rsidRPr="00823905" w:rsidRDefault="0003600E" w:rsidP="007312A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57" w:type="dxa"/>
            <w:gridSpan w:val="4"/>
            <w:vAlign w:val="center"/>
          </w:tcPr>
          <w:p w:rsidR="0003600E" w:rsidRPr="00823905" w:rsidRDefault="00BB58C1" w:rsidP="00CB7E5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Greet native speakers outside the classroom: classmates and neighbors</w:t>
            </w:r>
          </w:p>
        </w:tc>
        <w:tc>
          <w:tcPr>
            <w:tcW w:w="6048" w:type="dxa"/>
            <w:gridSpan w:val="7"/>
            <w:shd w:val="clear" w:color="auto" w:fill="auto"/>
            <w:vAlign w:val="center"/>
          </w:tcPr>
          <w:p w:rsidR="0003600E" w:rsidRPr="00823905" w:rsidRDefault="00BB58C1" w:rsidP="00CB7E55">
            <w:pPr>
              <w:rPr>
                <w:rFonts w:ascii="Times New Roman" w:hAnsi="Times New Roman"/>
              </w:rPr>
            </w:pPr>
            <w:ins w:id="1" w:author="Daniel Hanson" w:date="2014-06-24T11:36:00Z">
              <w:r>
                <w:rPr>
                  <w:rFonts w:ascii="Times New Roman" w:hAnsi="Times New Roman"/>
                </w:rPr>
                <w:t xml:space="preserve">Expose to pictures of culture would pique interests to travel </w:t>
              </w:r>
            </w:ins>
            <w:ins w:id="2" w:author="Daniel Hanson" w:date="2014-06-24T11:37:00Z">
              <w:r>
                <w:rPr>
                  <w:rFonts w:ascii="Times New Roman" w:hAnsi="Times New Roman"/>
                </w:rPr>
                <w:t>abroad</w:t>
              </w:r>
            </w:ins>
          </w:p>
        </w:tc>
      </w:tr>
      <w:tr w:rsidR="0003600E" w:rsidRPr="00823905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03600E" w:rsidRPr="00823905" w:rsidRDefault="0003600E" w:rsidP="00295E5F">
            <w:pPr>
              <w:jc w:val="center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823905">
              <w:rPr>
                <w:rFonts w:ascii="Times New Roman" w:hAnsi="Times New Roman"/>
                <w:b/>
                <w:bCs/>
                <w:iCs/>
                <w:szCs w:val="18"/>
              </w:rPr>
              <w:t>Connections to Common Core</w:t>
            </w:r>
          </w:p>
        </w:tc>
        <w:tc>
          <w:tcPr>
            <w:tcW w:w="10705" w:type="dxa"/>
            <w:gridSpan w:val="11"/>
          </w:tcPr>
          <w:p w:rsidR="0003600E" w:rsidRPr="00823905" w:rsidRDefault="0003600E" w:rsidP="006E5C1F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16"/>
              </w:rPr>
            </w:pPr>
            <w:bookmarkStart w:id="3" w:name="_GoBack"/>
            <w:bookmarkEnd w:id="3"/>
          </w:p>
        </w:tc>
      </w:tr>
      <w:tr w:rsidR="0003600E" w:rsidRPr="00823905">
        <w:trPr>
          <w:trHeight w:val="432"/>
        </w:trPr>
        <w:tc>
          <w:tcPr>
            <w:tcW w:w="13176" w:type="dxa"/>
            <w:gridSpan w:val="12"/>
            <w:shd w:val="clear" w:color="auto" w:fill="FFFF00"/>
            <w:vAlign w:val="center"/>
          </w:tcPr>
          <w:p w:rsidR="0003600E" w:rsidRPr="00823905" w:rsidRDefault="0003600E" w:rsidP="00B26C93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Toolbox</w:t>
            </w:r>
          </w:p>
        </w:tc>
      </w:tr>
      <w:tr w:rsidR="00B41E56" w:rsidRPr="00823905">
        <w:trPr>
          <w:trHeight w:val="140"/>
        </w:trPr>
        <w:tc>
          <w:tcPr>
            <w:tcW w:w="5778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B41E56" w:rsidRPr="00823905" w:rsidRDefault="00EC19E4" w:rsidP="009C3E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Language Functions</w:t>
            </w:r>
          </w:p>
        </w:tc>
        <w:tc>
          <w:tcPr>
            <w:tcW w:w="3690" w:type="dxa"/>
            <w:gridSpan w:val="7"/>
            <w:vMerge w:val="restart"/>
            <w:shd w:val="clear" w:color="auto" w:fill="C6D9F1" w:themeFill="text2" w:themeFillTint="33"/>
            <w:vAlign w:val="center"/>
          </w:tcPr>
          <w:p w:rsidR="00B41E56" w:rsidRPr="00823905" w:rsidRDefault="00B41E56" w:rsidP="009C3E79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23905">
              <w:rPr>
                <w:rFonts w:ascii="Times New Roman" w:hAnsi="Times New Roman"/>
              </w:rPr>
              <w:t>Rel</w:t>
            </w:r>
            <w:proofErr w:type="spellEnd"/>
            <w:ins w:id="4" w:author="Daniel Hanson" w:date="2014-06-24T11:42:00Z">
              <w:r w:rsidR="00BB58C1">
                <w:rPr>
                  <w:rFonts w:ascii="Times New Roman" w:hAnsi="Times New Roman"/>
                </w:rPr>
                <w:t xml:space="preserve"> </w:t>
              </w:r>
            </w:ins>
            <w:proofErr w:type="spellStart"/>
            <w:r w:rsidRPr="00823905">
              <w:rPr>
                <w:rFonts w:ascii="Times New Roman" w:hAnsi="Times New Roman"/>
              </w:rPr>
              <w:t>ated</w:t>
            </w:r>
            <w:proofErr w:type="spellEnd"/>
            <w:r w:rsidRPr="00823905">
              <w:rPr>
                <w:rFonts w:ascii="Times New Roman" w:hAnsi="Times New Roman"/>
              </w:rPr>
              <w:t xml:space="preserve"> Structures / Patterns</w:t>
            </w:r>
          </w:p>
        </w:tc>
        <w:tc>
          <w:tcPr>
            <w:tcW w:w="3708" w:type="dxa"/>
            <w:gridSpan w:val="3"/>
            <w:shd w:val="clear" w:color="auto" w:fill="C6D9F1" w:themeFill="text2" w:themeFillTint="33"/>
          </w:tcPr>
          <w:p w:rsidR="00B41E56" w:rsidRPr="00823905" w:rsidRDefault="00B41E56" w:rsidP="007312A4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Vocabulary Expansion</w:t>
            </w:r>
          </w:p>
        </w:tc>
      </w:tr>
      <w:tr w:rsidR="00B41E56" w:rsidRPr="00823905">
        <w:trPr>
          <w:trHeight w:val="140"/>
        </w:trPr>
        <w:tc>
          <w:tcPr>
            <w:tcW w:w="5778" w:type="dxa"/>
            <w:gridSpan w:val="2"/>
            <w:vMerge/>
            <w:shd w:val="clear" w:color="auto" w:fill="C6D9F1" w:themeFill="text2" w:themeFillTint="33"/>
          </w:tcPr>
          <w:p w:rsidR="00B41E56" w:rsidRPr="00823905" w:rsidRDefault="00B41E56" w:rsidP="00295E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7"/>
            <w:vMerge/>
            <w:shd w:val="clear" w:color="auto" w:fill="C6D9F1" w:themeFill="text2" w:themeFillTint="33"/>
          </w:tcPr>
          <w:p w:rsidR="00B41E56" w:rsidRPr="00823905" w:rsidRDefault="00B41E56" w:rsidP="00B26C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08" w:type="dxa"/>
            <w:gridSpan w:val="3"/>
            <w:shd w:val="clear" w:color="auto" w:fill="C6D9F1" w:themeFill="text2" w:themeFillTint="33"/>
          </w:tcPr>
          <w:p w:rsidR="00B41E56" w:rsidRPr="00823905" w:rsidRDefault="00B41E56" w:rsidP="007312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Tier 1</w:t>
            </w:r>
          </w:p>
        </w:tc>
      </w:tr>
      <w:tr w:rsidR="00B41E56" w:rsidRPr="00823905">
        <w:trPr>
          <w:trHeight w:val="140"/>
        </w:trPr>
        <w:tc>
          <w:tcPr>
            <w:tcW w:w="5778" w:type="dxa"/>
            <w:gridSpan w:val="2"/>
            <w:vMerge w:val="restart"/>
            <w:shd w:val="clear" w:color="auto" w:fill="auto"/>
          </w:tcPr>
          <w:p w:rsidR="00B41E56" w:rsidRPr="00823905" w:rsidRDefault="00BB58C1">
            <w:pPr>
              <w:rPr>
                <w:rFonts w:ascii="Times New Roman" w:hAnsi="Times New Roman"/>
              </w:rPr>
            </w:pPr>
            <w:ins w:id="5" w:author="Daniel Hanson" w:date="2014-06-24T11:42:00Z">
              <w:r>
                <w:rPr>
                  <w:rFonts w:ascii="Times New Roman" w:hAnsi="Times New Roman"/>
                </w:rPr>
                <w:lastRenderedPageBreak/>
                <w:t>State your name</w:t>
              </w:r>
            </w:ins>
          </w:p>
        </w:tc>
        <w:tc>
          <w:tcPr>
            <w:tcW w:w="3690" w:type="dxa"/>
            <w:gridSpan w:val="7"/>
            <w:vMerge w:val="restart"/>
            <w:shd w:val="clear" w:color="auto" w:fill="auto"/>
          </w:tcPr>
          <w:p w:rsidR="00B41E56" w:rsidRPr="00823905" w:rsidRDefault="00BB58C1">
            <w:pPr>
              <w:rPr>
                <w:rFonts w:ascii="Times New Roman" w:eastAsia="Simsun (Founder Extended)" w:hAnsi="Times New Roman"/>
                <w:bCs/>
              </w:rPr>
            </w:pPr>
            <w:ins w:id="6" w:author="Daniel Hanson" w:date="2014-06-24T11:40:00Z">
              <w:r>
                <w:rPr>
                  <w:rFonts w:ascii="Times New Roman" w:eastAsia="Simsun (Founder Extended)" w:hAnsi="Times New Roman"/>
                  <w:bCs/>
                </w:rPr>
                <w:t>Reflexive verb</w:t>
              </w:r>
            </w:ins>
          </w:p>
        </w:tc>
        <w:tc>
          <w:tcPr>
            <w:tcW w:w="3708" w:type="dxa"/>
            <w:gridSpan w:val="3"/>
            <w:shd w:val="clear" w:color="auto" w:fill="auto"/>
          </w:tcPr>
          <w:p w:rsidR="00B41E56" w:rsidRPr="00823905" w:rsidRDefault="00B41E56" w:rsidP="00295E5F">
            <w:pPr>
              <w:jc w:val="center"/>
              <w:rPr>
                <w:rFonts w:ascii="Times New Roman" w:hAnsi="Times New Roman"/>
              </w:rPr>
            </w:pPr>
          </w:p>
        </w:tc>
      </w:tr>
      <w:tr w:rsidR="00B41E56" w:rsidRPr="00823905">
        <w:trPr>
          <w:trHeight w:val="140"/>
        </w:trPr>
        <w:tc>
          <w:tcPr>
            <w:tcW w:w="5778" w:type="dxa"/>
            <w:gridSpan w:val="2"/>
            <w:vMerge/>
            <w:shd w:val="clear" w:color="auto" w:fill="auto"/>
          </w:tcPr>
          <w:p w:rsidR="00B41E56" w:rsidRPr="00823905" w:rsidRDefault="00B41E56">
            <w:pPr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7"/>
            <w:vMerge/>
            <w:shd w:val="clear" w:color="auto" w:fill="auto"/>
          </w:tcPr>
          <w:p w:rsidR="00B41E56" w:rsidRPr="00823905" w:rsidRDefault="00B41E56">
            <w:pPr>
              <w:rPr>
                <w:rFonts w:ascii="Times New Roman" w:eastAsia="Simsun (Founder Extended)" w:hAnsi="Times New Roman"/>
                <w:bCs/>
              </w:rPr>
            </w:pPr>
          </w:p>
        </w:tc>
        <w:tc>
          <w:tcPr>
            <w:tcW w:w="3708" w:type="dxa"/>
            <w:gridSpan w:val="3"/>
            <w:shd w:val="clear" w:color="auto" w:fill="C6D9F1" w:themeFill="text2" w:themeFillTint="33"/>
          </w:tcPr>
          <w:p w:rsidR="00B41E56" w:rsidRPr="00823905" w:rsidRDefault="00B41E56" w:rsidP="00295E5F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Tier 2</w:t>
            </w:r>
          </w:p>
        </w:tc>
      </w:tr>
      <w:tr w:rsidR="0003600E" w:rsidRPr="00823905">
        <w:trPr>
          <w:trHeight w:val="288"/>
        </w:trPr>
        <w:tc>
          <w:tcPr>
            <w:tcW w:w="5778" w:type="dxa"/>
            <w:gridSpan w:val="2"/>
            <w:shd w:val="clear" w:color="auto" w:fill="auto"/>
          </w:tcPr>
          <w:p w:rsidR="0003600E" w:rsidRPr="00823905" w:rsidRDefault="00BB58C1">
            <w:pPr>
              <w:rPr>
                <w:rFonts w:ascii="Times New Roman" w:hAnsi="Times New Roman"/>
                <w:b/>
              </w:rPr>
            </w:pPr>
            <w:ins w:id="7" w:author="Daniel Hanson" w:date="2014-06-24T11:43:00Z">
              <w:r>
                <w:rPr>
                  <w:rFonts w:ascii="Times New Roman" w:hAnsi="Times New Roman"/>
                  <w:b/>
                </w:rPr>
                <w:t>State where you are form</w:t>
              </w:r>
            </w:ins>
          </w:p>
        </w:tc>
        <w:tc>
          <w:tcPr>
            <w:tcW w:w="3690" w:type="dxa"/>
            <w:gridSpan w:val="7"/>
            <w:shd w:val="clear" w:color="auto" w:fill="auto"/>
          </w:tcPr>
          <w:p w:rsidR="0003600E" w:rsidRPr="00823905" w:rsidRDefault="00BB58C1">
            <w:pPr>
              <w:rPr>
                <w:rFonts w:ascii="Times New Roman" w:hAnsi="Times New Roman"/>
              </w:rPr>
            </w:pPr>
            <w:proofErr w:type="spellStart"/>
            <w:ins w:id="8" w:author="Daniel Hanson" w:date="2014-06-24T11:43:00Z">
              <w:r>
                <w:rPr>
                  <w:rFonts w:ascii="Times New Roman" w:hAnsi="Times New Roman"/>
                </w:rPr>
                <w:t>Ser</w:t>
              </w:r>
              <w:proofErr w:type="spellEnd"/>
              <w:r>
                <w:rPr>
                  <w:rFonts w:ascii="Times New Roman" w:hAnsi="Times New Roman"/>
                </w:rPr>
                <w:t xml:space="preserve"> + de</w:t>
              </w:r>
            </w:ins>
          </w:p>
        </w:tc>
        <w:tc>
          <w:tcPr>
            <w:tcW w:w="3708" w:type="dxa"/>
            <w:gridSpan w:val="3"/>
            <w:shd w:val="clear" w:color="auto" w:fill="auto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</w:tr>
      <w:tr w:rsidR="0003600E" w:rsidRPr="00823905">
        <w:trPr>
          <w:trHeight w:val="288"/>
        </w:trPr>
        <w:tc>
          <w:tcPr>
            <w:tcW w:w="5778" w:type="dxa"/>
            <w:gridSpan w:val="2"/>
            <w:shd w:val="clear" w:color="auto" w:fill="auto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7"/>
            <w:shd w:val="clear" w:color="auto" w:fill="auto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  <w:tc>
          <w:tcPr>
            <w:tcW w:w="3708" w:type="dxa"/>
            <w:gridSpan w:val="3"/>
            <w:shd w:val="clear" w:color="auto" w:fill="auto"/>
          </w:tcPr>
          <w:p w:rsidR="0003600E" w:rsidRPr="00823905" w:rsidRDefault="0003600E" w:rsidP="00295E5F">
            <w:pPr>
              <w:jc w:val="center"/>
              <w:rPr>
                <w:rFonts w:ascii="Times New Roman" w:hAnsi="Times New Roman"/>
              </w:rPr>
            </w:pPr>
          </w:p>
        </w:tc>
      </w:tr>
      <w:tr w:rsidR="0003600E" w:rsidRPr="00823905">
        <w:trPr>
          <w:trHeight w:val="288"/>
        </w:trPr>
        <w:tc>
          <w:tcPr>
            <w:tcW w:w="5778" w:type="dxa"/>
            <w:gridSpan w:val="2"/>
            <w:shd w:val="clear" w:color="auto" w:fill="auto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  <w:tc>
          <w:tcPr>
            <w:tcW w:w="3690" w:type="dxa"/>
            <w:gridSpan w:val="7"/>
            <w:shd w:val="clear" w:color="auto" w:fill="auto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  <w:tc>
          <w:tcPr>
            <w:tcW w:w="3708" w:type="dxa"/>
            <w:gridSpan w:val="3"/>
            <w:shd w:val="clear" w:color="auto" w:fill="auto"/>
          </w:tcPr>
          <w:p w:rsidR="0003600E" w:rsidRPr="00823905" w:rsidRDefault="0003600E">
            <w:pPr>
              <w:rPr>
                <w:rFonts w:ascii="Times New Roman" w:hAnsi="Times New Roman"/>
              </w:rPr>
            </w:pPr>
          </w:p>
        </w:tc>
      </w:tr>
      <w:tr w:rsidR="0003600E" w:rsidRPr="00823905">
        <w:trPr>
          <w:trHeight w:val="432"/>
        </w:trPr>
        <w:tc>
          <w:tcPr>
            <w:tcW w:w="13176" w:type="dxa"/>
            <w:gridSpan w:val="12"/>
            <w:shd w:val="clear" w:color="auto" w:fill="FFFF00"/>
            <w:vAlign w:val="center"/>
          </w:tcPr>
          <w:p w:rsidR="0003600E" w:rsidRPr="00823905" w:rsidRDefault="00D173B7" w:rsidP="00A83929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Key L</w:t>
            </w:r>
            <w:r w:rsidR="0003600E" w:rsidRPr="00823905">
              <w:rPr>
                <w:rFonts w:ascii="Times New Roman" w:hAnsi="Times New Roman"/>
                <w:b/>
              </w:rPr>
              <w:t>earning Activities/Formative Assessments</w:t>
            </w:r>
          </w:p>
        </w:tc>
      </w:tr>
      <w:tr w:rsidR="00DA2067" w:rsidRPr="00823905">
        <w:tc>
          <w:tcPr>
            <w:tcW w:w="6498" w:type="dxa"/>
            <w:gridSpan w:val="4"/>
            <w:shd w:val="clear" w:color="auto" w:fill="C6D9F1" w:themeFill="text2" w:themeFillTint="33"/>
            <w:vAlign w:val="center"/>
          </w:tcPr>
          <w:p w:rsidR="00823905" w:rsidRDefault="00D173B7" w:rsidP="0000295E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Key Learning Activity/Formative Assessment</w:t>
            </w:r>
          </w:p>
          <w:p w:rsidR="00DA2067" w:rsidRPr="00823905" w:rsidRDefault="00823905" w:rsidP="0000295E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t>(representative samples from beginning to end of unit)</w:t>
            </w:r>
          </w:p>
        </w:tc>
        <w:tc>
          <w:tcPr>
            <w:tcW w:w="2899" w:type="dxa"/>
            <w:gridSpan w:val="4"/>
            <w:shd w:val="clear" w:color="auto" w:fill="C6D9F1" w:themeFill="text2" w:themeFillTint="33"/>
            <w:vAlign w:val="center"/>
          </w:tcPr>
          <w:p w:rsidR="00DA2067" w:rsidRPr="00823905" w:rsidRDefault="00D173B7" w:rsidP="00823905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 xml:space="preserve">How does this </w:t>
            </w:r>
            <w:r w:rsidR="00823905">
              <w:rPr>
                <w:rFonts w:ascii="Times New Roman" w:hAnsi="Times New Roman"/>
              </w:rPr>
              <w:t xml:space="preserve">activity </w:t>
            </w:r>
            <w:r w:rsidRPr="00823905">
              <w:rPr>
                <w:rFonts w:ascii="Times New Roman" w:hAnsi="Times New Roman"/>
              </w:rPr>
              <w:t>support the unit goals or performance task</w:t>
            </w:r>
            <w:r w:rsidR="00823905">
              <w:rPr>
                <w:rFonts w:ascii="Times New Roman" w:hAnsi="Times New Roman"/>
              </w:rPr>
              <w:t>s</w:t>
            </w:r>
            <w:r w:rsidRPr="00823905">
              <w:rPr>
                <w:rFonts w:ascii="Times New Roman" w:hAnsi="Times New Roman"/>
              </w:rPr>
              <w:t>?</w:t>
            </w:r>
          </w:p>
        </w:tc>
        <w:tc>
          <w:tcPr>
            <w:tcW w:w="1844" w:type="dxa"/>
            <w:gridSpan w:val="3"/>
            <w:shd w:val="clear" w:color="auto" w:fill="C6D9F1" w:themeFill="text2" w:themeFillTint="33"/>
            <w:vAlign w:val="center"/>
          </w:tcPr>
          <w:p w:rsidR="00DA2067" w:rsidRPr="00823905" w:rsidRDefault="00D173B7" w:rsidP="0000295E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>Mode of Communication</w:t>
            </w:r>
          </w:p>
        </w:tc>
        <w:tc>
          <w:tcPr>
            <w:tcW w:w="1935" w:type="dxa"/>
            <w:shd w:val="clear" w:color="auto" w:fill="C6D9F1" w:themeFill="text2" w:themeFillTint="33"/>
            <w:vAlign w:val="center"/>
          </w:tcPr>
          <w:p w:rsidR="00D173B7" w:rsidRPr="00823905" w:rsidRDefault="00D173B7" w:rsidP="00D173B7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23905">
              <w:rPr>
                <w:rFonts w:ascii="Times New Roman" w:hAnsi="Times New Roman"/>
                <w:b/>
              </w:rPr>
              <w:t>Interculturality</w:t>
            </w:r>
            <w:proofErr w:type="spellEnd"/>
          </w:p>
          <w:p w:rsidR="00D173B7" w:rsidRPr="00823905" w:rsidRDefault="00D173B7" w:rsidP="00D173B7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S</w:t>
            </w:r>
            <w:r w:rsidRPr="00823905">
              <w:rPr>
                <w:rFonts w:ascii="Times New Roman" w:hAnsi="Times New Roman"/>
              </w:rPr>
              <w:t>elf</w:t>
            </w:r>
          </w:p>
          <w:p w:rsidR="00D173B7" w:rsidRPr="00823905" w:rsidRDefault="00D173B7" w:rsidP="00D173B7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C</w:t>
            </w:r>
            <w:r w:rsidRPr="00823905">
              <w:rPr>
                <w:rFonts w:ascii="Times New Roman" w:hAnsi="Times New Roman"/>
              </w:rPr>
              <w:t>ommunity</w:t>
            </w:r>
          </w:p>
          <w:p w:rsidR="00DA2067" w:rsidRPr="00823905" w:rsidRDefault="00D173B7" w:rsidP="00D173B7">
            <w:pPr>
              <w:jc w:val="center"/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  <w:b/>
              </w:rPr>
              <w:t>W</w:t>
            </w:r>
            <w:r w:rsidRPr="00823905">
              <w:rPr>
                <w:rFonts w:ascii="Times New Roman" w:hAnsi="Times New Roman"/>
              </w:rPr>
              <w:t>orld</w:t>
            </w:r>
          </w:p>
        </w:tc>
      </w:tr>
      <w:tr w:rsidR="00DA2067" w:rsidRPr="00823905">
        <w:trPr>
          <w:trHeight w:val="576"/>
        </w:trPr>
        <w:tc>
          <w:tcPr>
            <w:tcW w:w="6498" w:type="dxa"/>
            <w:gridSpan w:val="4"/>
            <w:shd w:val="clear" w:color="auto" w:fill="auto"/>
            <w:vAlign w:val="center"/>
          </w:tcPr>
          <w:p w:rsidR="00DA2067" w:rsidRPr="00823905" w:rsidRDefault="00E60EA5" w:rsidP="00334492">
            <w:pPr>
              <w:rPr>
                <w:rFonts w:ascii="Times New Roman" w:hAnsi="Times New Roman"/>
              </w:rPr>
            </w:pPr>
            <w:ins w:id="9" w:author="Daniel Hanson" w:date="2014-06-24T11:52:00Z">
              <w:r>
                <w:rPr>
                  <w:rFonts w:ascii="Times New Roman" w:hAnsi="Times New Roman"/>
                </w:rPr>
                <w:t>Slap! (Alphabet)</w:t>
              </w:r>
            </w:ins>
          </w:p>
        </w:tc>
        <w:tc>
          <w:tcPr>
            <w:tcW w:w="2899" w:type="dxa"/>
            <w:gridSpan w:val="4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DA2067" w:rsidRPr="00823905" w:rsidRDefault="00E60EA5" w:rsidP="00537ED6">
            <w:pPr>
              <w:rPr>
                <w:rFonts w:ascii="Times New Roman" w:hAnsi="Times New Roman"/>
              </w:rPr>
            </w:pPr>
            <w:ins w:id="10" w:author="Daniel Hanson" w:date="2014-06-24T11:53:00Z">
              <w:r>
                <w:rPr>
                  <w:rFonts w:ascii="Times New Roman" w:hAnsi="Times New Roman"/>
                </w:rPr>
                <w:t>Interpretive</w:t>
              </w:r>
            </w:ins>
          </w:p>
        </w:tc>
        <w:tc>
          <w:tcPr>
            <w:tcW w:w="1935" w:type="dxa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</w:tr>
      <w:tr w:rsidR="00DA2067" w:rsidRPr="00823905">
        <w:trPr>
          <w:trHeight w:val="576"/>
        </w:trPr>
        <w:tc>
          <w:tcPr>
            <w:tcW w:w="6498" w:type="dxa"/>
            <w:gridSpan w:val="4"/>
            <w:shd w:val="clear" w:color="auto" w:fill="auto"/>
            <w:vAlign w:val="center"/>
          </w:tcPr>
          <w:p w:rsidR="00DA2067" w:rsidRPr="00823905" w:rsidRDefault="00DA2067" w:rsidP="00334492">
            <w:pPr>
              <w:rPr>
                <w:rFonts w:ascii="Times New Roman" w:hAnsi="Times New Roman"/>
              </w:rPr>
            </w:pPr>
          </w:p>
        </w:tc>
        <w:tc>
          <w:tcPr>
            <w:tcW w:w="2899" w:type="dxa"/>
            <w:gridSpan w:val="4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</w:tr>
      <w:tr w:rsidR="00DA2067" w:rsidRPr="00823905">
        <w:trPr>
          <w:trHeight w:val="576"/>
        </w:trPr>
        <w:tc>
          <w:tcPr>
            <w:tcW w:w="6498" w:type="dxa"/>
            <w:gridSpan w:val="4"/>
            <w:shd w:val="clear" w:color="auto" w:fill="auto"/>
            <w:vAlign w:val="center"/>
          </w:tcPr>
          <w:p w:rsidR="00DA2067" w:rsidRPr="00823905" w:rsidRDefault="00DA2067" w:rsidP="00334492">
            <w:pPr>
              <w:rPr>
                <w:rFonts w:ascii="Times New Roman" w:hAnsi="Times New Roman"/>
              </w:rPr>
            </w:pPr>
          </w:p>
        </w:tc>
        <w:tc>
          <w:tcPr>
            <w:tcW w:w="2899" w:type="dxa"/>
            <w:gridSpan w:val="4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gridSpan w:val="3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DA2067" w:rsidRPr="00823905" w:rsidRDefault="00DA2067" w:rsidP="00537ED6">
            <w:pPr>
              <w:rPr>
                <w:rFonts w:ascii="Times New Roman" w:hAnsi="Times New Roman"/>
              </w:rPr>
            </w:pPr>
          </w:p>
        </w:tc>
      </w:tr>
      <w:tr w:rsidR="0003600E" w:rsidRPr="00823905">
        <w:trPr>
          <w:trHeight w:val="576"/>
        </w:trPr>
        <w:tc>
          <w:tcPr>
            <w:tcW w:w="8118" w:type="dxa"/>
            <w:gridSpan w:val="7"/>
            <w:shd w:val="clear" w:color="auto" w:fill="FFFF00"/>
            <w:vAlign w:val="center"/>
          </w:tcPr>
          <w:p w:rsidR="0003600E" w:rsidRPr="00823905" w:rsidRDefault="0003600E" w:rsidP="00334492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Resources</w:t>
            </w:r>
          </w:p>
        </w:tc>
        <w:tc>
          <w:tcPr>
            <w:tcW w:w="5058" w:type="dxa"/>
            <w:gridSpan w:val="5"/>
            <w:shd w:val="clear" w:color="auto" w:fill="FFFF00"/>
            <w:vAlign w:val="center"/>
          </w:tcPr>
          <w:p w:rsidR="0003600E" w:rsidRPr="00823905" w:rsidRDefault="0003600E" w:rsidP="00334492">
            <w:pPr>
              <w:jc w:val="center"/>
              <w:rPr>
                <w:rFonts w:ascii="Times New Roman" w:hAnsi="Times New Roman"/>
                <w:b/>
              </w:rPr>
            </w:pPr>
            <w:r w:rsidRPr="00823905">
              <w:rPr>
                <w:rFonts w:ascii="Times New Roman" w:hAnsi="Times New Roman"/>
                <w:b/>
              </w:rPr>
              <w:t>Technology Integration</w:t>
            </w:r>
          </w:p>
        </w:tc>
      </w:tr>
      <w:tr w:rsidR="0003600E" w:rsidRPr="00823905">
        <w:trPr>
          <w:trHeight w:val="576"/>
        </w:trPr>
        <w:tc>
          <w:tcPr>
            <w:tcW w:w="8118" w:type="dxa"/>
            <w:gridSpan w:val="7"/>
            <w:shd w:val="clear" w:color="auto" w:fill="auto"/>
          </w:tcPr>
          <w:p w:rsidR="0003600E" w:rsidRPr="00823905" w:rsidRDefault="00E60EA5" w:rsidP="004A636E">
            <w:pPr>
              <w:rPr>
                <w:rFonts w:ascii="Times New Roman" w:hAnsi="Times New Roman"/>
              </w:rPr>
            </w:pPr>
            <w:ins w:id="11" w:author="Daniel Hanson" w:date="2014-06-24T11:54:00Z">
              <w:r>
                <w:rPr>
                  <w:rFonts w:ascii="Times New Roman" w:hAnsi="Times New Roman"/>
                </w:rPr>
                <w:t>Copies of alphabet cards for Slap!</w:t>
              </w:r>
            </w:ins>
          </w:p>
          <w:p w:rsidR="0003600E" w:rsidRPr="00823905" w:rsidRDefault="0003600E" w:rsidP="004A636E">
            <w:pPr>
              <w:rPr>
                <w:rFonts w:ascii="Times New Roman" w:hAnsi="Times New Roman"/>
              </w:rPr>
            </w:pPr>
          </w:p>
        </w:tc>
        <w:tc>
          <w:tcPr>
            <w:tcW w:w="5058" w:type="dxa"/>
            <w:gridSpan w:val="5"/>
            <w:shd w:val="clear" w:color="auto" w:fill="auto"/>
          </w:tcPr>
          <w:p w:rsidR="0003600E" w:rsidRPr="00823905" w:rsidRDefault="0003600E" w:rsidP="004A636E">
            <w:pPr>
              <w:rPr>
                <w:rFonts w:ascii="Times New Roman" w:hAnsi="Times New Roman"/>
              </w:rPr>
            </w:pPr>
            <w:r w:rsidRPr="00823905">
              <w:rPr>
                <w:rFonts w:ascii="Times New Roman" w:hAnsi="Times New Roman"/>
              </w:rPr>
              <w:t xml:space="preserve"> </w:t>
            </w:r>
          </w:p>
          <w:p w:rsidR="0003600E" w:rsidRPr="00823905" w:rsidRDefault="0003600E" w:rsidP="004A636E">
            <w:pPr>
              <w:rPr>
                <w:rFonts w:ascii="Times New Roman" w:hAnsi="Times New Roman"/>
              </w:rPr>
            </w:pPr>
          </w:p>
        </w:tc>
      </w:tr>
    </w:tbl>
    <w:p w:rsidR="00840B1C" w:rsidRDefault="00840B1C"/>
    <w:sectPr w:rsidR="00840B1C" w:rsidSect="00823905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36D" w:rsidRDefault="009D536D">
      <w:r>
        <w:separator/>
      </w:r>
    </w:p>
  </w:endnote>
  <w:endnote w:type="continuationSeparator" w:id="0">
    <w:p w:rsidR="009D536D" w:rsidRDefault="009D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 (Founder Extended)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1D8" w:rsidRPr="009115EA" w:rsidRDefault="000421D8" w:rsidP="00E82050">
    <w:pPr>
      <w:pStyle w:val="Header"/>
    </w:pPr>
    <w:r>
      <w:t xml:space="preserve">ACTFL Keys to Planning for Learning by </w:t>
    </w:r>
    <w:proofErr w:type="spellStart"/>
    <w:r>
      <w:t>Clementi</w:t>
    </w:r>
    <w:proofErr w:type="spellEnd"/>
    <w:r>
      <w:t xml:space="preserve"> &amp; Terrill © 2013</w:t>
    </w:r>
  </w:p>
  <w:p w:rsidR="000421D8" w:rsidRDefault="000421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36D" w:rsidRDefault="009D536D">
      <w:r>
        <w:separator/>
      </w:r>
    </w:p>
  </w:footnote>
  <w:footnote w:type="continuationSeparator" w:id="0">
    <w:p w:rsidR="009D536D" w:rsidRDefault="009D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1D8" w:rsidRDefault="000421D8" w:rsidP="00E82050">
    <w:pPr>
      <w:pStyle w:val="Footer"/>
    </w:pPr>
    <w:r>
      <w:t xml:space="preserve">Appendix I.       </w:t>
    </w:r>
    <w:r>
      <w:tab/>
    </w:r>
    <w:r>
      <w:tab/>
      <w:t xml:space="preserve">Standards-Based Unit Template by </w:t>
    </w:r>
    <w:proofErr w:type="spellStart"/>
    <w:r>
      <w:t>Clementi</w:t>
    </w:r>
    <w:proofErr w:type="spellEnd"/>
    <w:r>
      <w:t xml:space="preserve"> &amp; Terrill November 2013</w:t>
    </w:r>
  </w:p>
  <w:p w:rsidR="000421D8" w:rsidRPr="009115EA" w:rsidRDefault="000421D8" w:rsidP="00E82050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954342"/>
    <w:multiLevelType w:val="hybridMultilevel"/>
    <w:tmpl w:val="D7F0B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8945F8"/>
    <w:multiLevelType w:val="multilevel"/>
    <w:tmpl w:val="F4F055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EC760D"/>
    <w:multiLevelType w:val="hybridMultilevel"/>
    <w:tmpl w:val="49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742E99"/>
    <w:multiLevelType w:val="hybridMultilevel"/>
    <w:tmpl w:val="A430643E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2F6B53"/>
    <w:multiLevelType w:val="hybridMultilevel"/>
    <w:tmpl w:val="29644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6756C4"/>
    <w:multiLevelType w:val="multilevel"/>
    <w:tmpl w:val="E88A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9E790E"/>
    <w:multiLevelType w:val="multilevel"/>
    <w:tmpl w:val="D6367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EF125E"/>
    <w:multiLevelType w:val="hybridMultilevel"/>
    <w:tmpl w:val="B8D0B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47207F"/>
    <w:multiLevelType w:val="hybridMultilevel"/>
    <w:tmpl w:val="D69CD532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0"/>
  </w:num>
  <w:num w:numId="5">
    <w:abstractNumId w:val="1"/>
  </w:num>
  <w:num w:numId="6">
    <w:abstractNumId w:val="14"/>
  </w:num>
  <w:num w:numId="7">
    <w:abstractNumId w:val="8"/>
  </w:num>
  <w:num w:numId="8">
    <w:abstractNumId w:val="4"/>
  </w:num>
  <w:num w:numId="9">
    <w:abstractNumId w:val="9"/>
  </w:num>
  <w:num w:numId="10">
    <w:abstractNumId w:val="13"/>
  </w:num>
  <w:num w:numId="11">
    <w:abstractNumId w:val="6"/>
  </w:num>
  <w:num w:numId="12">
    <w:abstractNumId w:val="7"/>
  </w:num>
  <w:num w:numId="13">
    <w:abstractNumId w:val="12"/>
  </w:num>
  <w:num w:numId="14">
    <w:abstractNumId w:val="2"/>
  </w:num>
  <w:num w:numId="15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niel Hanson">
    <w15:presenceInfo w15:providerId="AD" w15:userId="S-1-5-21-436374069-1801674531-1140767134-250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embedSystemFonts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B1C"/>
    <w:rsid w:val="0000295E"/>
    <w:rsid w:val="0003600E"/>
    <w:rsid w:val="000421D8"/>
    <w:rsid w:val="00042D86"/>
    <w:rsid w:val="00044F8B"/>
    <w:rsid w:val="00067767"/>
    <w:rsid w:val="00077915"/>
    <w:rsid w:val="00083131"/>
    <w:rsid w:val="000A0FB4"/>
    <w:rsid w:val="000A4D83"/>
    <w:rsid w:val="000A6CB6"/>
    <w:rsid w:val="000F5E53"/>
    <w:rsid w:val="001441C1"/>
    <w:rsid w:val="00156DAC"/>
    <w:rsid w:val="00175C7F"/>
    <w:rsid w:val="0018402C"/>
    <w:rsid w:val="00195A5A"/>
    <w:rsid w:val="001A1C97"/>
    <w:rsid w:val="001A2908"/>
    <w:rsid w:val="0022565C"/>
    <w:rsid w:val="0024267E"/>
    <w:rsid w:val="00242684"/>
    <w:rsid w:val="00273750"/>
    <w:rsid w:val="00295E5F"/>
    <w:rsid w:val="002A79DF"/>
    <w:rsid w:val="002F3FAD"/>
    <w:rsid w:val="003072DA"/>
    <w:rsid w:val="003138EB"/>
    <w:rsid w:val="00334492"/>
    <w:rsid w:val="00344327"/>
    <w:rsid w:val="00344E55"/>
    <w:rsid w:val="003510C3"/>
    <w:rsid w:val="00354D6B"/>
    <w:rsid w:val="003552E7"/>
    <w:rsid w:val="00377828"/>
    <w:rsid w:val="003B011E"/>
    <w:rsid w:val="003B159B"/>
    <w:rsid w:val="003B4B45"/>
    <w:rsid w:val="003F5934"/>
    <w:rsid w:val="003F60DD"/>
    <w:rsid w:val="004001DF"/>
    <w:rsid w:val="00420D04"/>
    <w:rsid w:val="00440047"/>
    <w:rsid w:val="00464A83"/>
    <w:rsid w:val="004961E3"/>
    <w:rsid w:val="004A1DDF"/>
    <w:rsid w:val="004A43E7"/>
    <w:rsid w:val="004A636E"/>
    <w:rsid w:val="004D6A35"/>
    <w:rsid w:val="004E0B6D"/>
    <w:rsid w:val="004E5623"/>
    <w:rsid w:val="004E58AD"/>
    <w:rsid w:val="00514E4F"/>
    <w:rsid w:val="00530292"/>
    <w:rsid w:val="00537ED6"/>
    <w:rsid w:val="005740FC"/>
    <w:rsid w:val="005A5597"/>
    <w:rsid w:val="005B2C17"/>
    <w:rsid w:val="005D2F2F"/>
    <w:rsid w:val="005F5A65"/>
    <w:rsid w:val="005F6A76"/>
    <w:rsid w:val="00677F3D"/>
    <w:rsid w:val="006822DE"/>
    <w:rsid w:val="006C4A2D"/>
    <w:rsid w:val="006E5C1F"/>
    <w:rsid w:val="00716D60"/>
    <w:rsid w:val="00723515"/>
    <w:rsid w:val="007312A4"/>
    <w:rsid w:val="00740D59"/>
    <w:rsid w:val="00743513"/>
    <w:rsid w:val="007444F0"/>
    <w:rsid w:val="00765F69"/>
    <w:rsid w:val="007955BB"/>
    <w:rsid w:val="007F2280"/>
    <w:rsid w:val="0080030D"/>
    <w:rsid w:val="00820797"/>
    <w:rsid w:val="00823905"/>
    <w:rsid w:val="00840B1C"/>
    <w:rsid w:val="00841018"/>
    <w:rsid w:val="008510BB"/>
    <w:rsid w:val="00852FA8"/>
    <w:rsid w:val="00876498"/>
    <w:rsid w:val="008D7D57"/>
    <w:rsid w:val="008E103E"/>
    <w:rsid w:val="00905474"/>
    <w:rsid w:val="009115EA"/>
    <w:rsid w:val="00933328"/>
    <w:rsid w:val="0094729E"/>
    <w:rsid w:val="00976335"/>
    <w:rsid w:val="0098653F"/>
    <w:rsid w:val="009A2714"/>
    <w:rsid w:val="009A50CE"/>
    <w:rsid w:val="009A64E0"/>
    <w:rsid w:val="009C3E79"/>
    <w:rsid w:val="009C6875"/>
    <w:rsid w:val="009D536D"/>
    <w:rsid w:val="009E07CC"/>
    <w:rsid w:val="009E6436"/>
    <w:rsid w:val="00A2458C"/>
    <w:rsid w:val="00A24DEB"/>
    <w:rsid w:val="00A253EF"/>
    <w:rsid w:val="00A520A7"/>
    <w:rsid w:val="00A70F4F"/>
    <w:rsid w:val="00A80235"/>
    <w:rsid w:val="00A83929"/>
    <w:rsid w:val="00A83CA8"/>
    <w:rsid w:val="00AB3F03"/>
    <w:rsid w:val="00AF0B9E"/>
    <w:rsid w:val="00AF3A67"/>
    <w:rsid w:val="00B26C93"/>
    <w:rsid w:val="00B35E10"/>
    <w:rsid w:val="00B41279"/>
    <w:rsid w:val="00B41E56"/>
    <w:rsid w:val="00B44720"/>
    <w:rsid w:val="00B459A9"/>
    <w:rsid w:val="00B74839"/>
    <w:rsid w:val="00B772BC"/>
    <w:rsid w:val="00BB58C1"/>
    <w:rsid w:val="00BC137B"/>
    <w:rsid w:val="00C02597"/>
    <w:rsid w:val="00C26FA4"/>
    <w:rsid w:val="00C319D0"/>
    <w:rsid w:val="00C47DA0"/>
    <w:rsid w:val="00C53DBB"/>
    <w:rsid w:val="00C675F2"/>
    <w:rsid w:val="00C960E2"/>
    <w:rsid w:val="00CA0203"/>
    <w:rsid w:val="00CA4E04"/>
    <w:rsid w:val="00CB7E55"/>
    <w:rsid w:val="00CE3B44"/>
    <w:rsid w:val="00D169CE"/>
    <w:rsid w:val="00D173B7"/>
    <w:rsid w:val="00D26483"/>
    <w:rsid w:val="00D3439E"/>
    <w:rsid w:val="00D602E0"/>
    <w:rsid w:val="00D63FF0"/>
    <w:rsid w:val="00D643F0"/>
    <w:rsid w:val="00D71114"/>
    <w:rsid w:val="00D72642"/>
    <w:rsid w:val="00D946EF"/>
    <w:rsid w:val="00D951EC"/>
    <w:rsid w:val="00DA2067"/>
    <w:rsid w:val="00DA783B"/>
    <w:rsid w:val="00DB3CDA"/>
    <w:rsid w:val="00DF3E68"/>
    <w:rsid w:val="00E045BF"/>
    <w:rsid w:val="00E138F4"/>
    <w:rsid w:val="00E14A1D"/>
    <w:rsid w:val="00E15789"/>
    <w:rsid w:val="00E1633E"/>
    <w:rsid w:val="00E26640"/>
    <w:rsid w:val="00E27BAA"/>
    <w:rsid w:val="00E60EA5"/>
    <w:rsid w:val="00E67315"/>
    <w:rsid w:val="00E74B52"/>
    <w:rsid w:val="00E82050"/>
    <w:rsid w:val="00E82AE9"/>
    <w:rsid w:val="00E9596B"/>
    <w:rsid w:val="00E97991"/>
    <w:rsid w:val="00EA7986"/>
    <w:rsid w:val="00EB468E"/>
    <w:rsid w:val="00EC0BB6"/>
    <w:rsid w:val="00EC19E4"/>
    <w:rsid w:val="00EE62DB"/>
    <w:rsid w:val="00EF5540"/>
    <w:rsid w:val="00F60CEC"/>
    <w:rsid w:val="00F66F63"/>
    <w:rsid w:val="00FB073A"/>
    <w:rsid w:val="00FB48C4"/>
    <w:rsid w:val="00FC3090"/>
    <w:rsid w:val="00FC476D"/>
    <w:rsid w:val="00FD0A0F"/>
    <w:rsid w:val="00FE066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/>
    <w:lsdException w:name="heading 1" w:semiHidden="0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iPriority="99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99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/>
    <w:lsdException w:name="heading 1" w:semiHidden="0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iPriority="99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99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BE2EA-6415-4D60-8B63-E92A08B88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Windows User</cp:lastModifiedBy>
  <cp:revision>2</cp:revision>
  <dcterms:created xsi:type="dcterms:W3CDTF">2014-07-23T16:01:00Z</dcterms:created>
  <dcterms:modified xsi:type="dcterms:W3CDTF">2014-07-23T16:01:00Z</dcterms:modified>
</cp:coreProperties>
</file>